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7DE98D9E" w14:textId="40A27986" w:rsidR="008857C5" w:rsidRPr="00487A5C" w:rsidRDefault="00CF7D02" w:rsidP="003F2DD0">
      <w:pPr>
        <w:pStyle w:val="Heading2"/>
        <w:tabs>
          <w:tab w:val="left" w:pos="2835"/>
        </w:tabs>
        <w:spacing w:before="1200"/>
        <w:ind w:left="2835" w:hanging="2835"/>
        <w:jc w:val="center"/>
        <w:rPr>
          <w:rFonts w:cs="Calibri"/>
          <w:b w:val="0"/>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3F2DD0">
        <w:rPr>
          <w:rStyle w:val="Strong"/>
          <w:b/>
          <w:bCs w:val="0"/>
          <w:sz w:val="24"/>
          <w:szCs w:val="24"/>
        </w:rPr>
        <w:t>41-W001-23</w:t>
      </w:r>
      <w:r w:rsidR="008857C5" w:rsidRPr="00487A5C">
        <w:rPr>
          <w:rFonts w:cs="Calibri"/>
          <w:lang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B156A0" w:rsidRDefault="00DE3F38" w:rsidP="006E17EC">
            <w:pPr>
              <w:pStyle w:val="TableContents"/>
              <w:rPr>
                <w:rFonts w:asciiTheme="minorHAnsi" w:hAnsiTheme="minorHAnsi"/>
                <w:sz w:val="22"/>
                <w:szCs w:val="22"/>
                <w:lang w:eastAsia="en-US"/>
              </w:rPr>
            </w:pPr>
            <w:r w:rsidRPr="00B156A0">
              <w:rPr>
                <w:rFonts w:asciiTheme="minorHAnsi" w:hAnsiTheme="minorHAnsi"/>
                <w:sz w:val="22"/>
                <w:szCs w:val="22"/>
                <w:lang w:eastAsia="en-US"/>
              </w:rPr>
              <w:t xml:space="preserve">Firm/consortium’s experience and reputation </w:t>
            </w:r>
            <w:r w:rsidR="00B52A14" w:rsidRPr="00B156A0">
              <w:rPr>
                <w:rFonts w:asciiTheme="minorHAnsi" w:hAnsiTheme="minorHAnsi"/>
                <w:sz w:val="22"/>
                <w:szCs w:val="22"/>
                <w:lang w:eastAsia="en-US"/>
              </w:rPr>
              <w:t>with</w:t>
            </w:r>
            <w:r w:rsidRPr="00B156A0">
              <w:rPr>
                <w:rFonts w:asciiTheme="minorHAnsi" w:hAnsiTheme="minorHAnsi"/>
                <w:sz w:val="22"/>
                <w:szCs w:val="22"/>
                <w:lang w:eastAsia="en-US"/>
              </w:rPr>
              <w:t xml:space="preserve"> similar </w:t>
            </w:r>
            <w:r w:rsidR="00AD3DBB" w:rsidRPr="00B156A0">
              <w:rPr>
                <w:rFonts w:asciiTheme="minorHAnsi" w:hAnsiTheme="minorHAnsi"/>
                <w:sz w:val="22"/>
                <w:szCs w:val="22"/>
                <w:lang w:eastAsia="en-US"/>
              </w:rPr>
              <w:t xml:space="preserve">supply of </w:t>
            </w:r>
            <w:r w:rsidR="002340EA" w:rsidRPr="00B156A0">
              <w:rPr>
                <w:rFonts w:asciiTheme="minorHAnsi" w:hAnsiTheme="minorHAnsi"/>
                <w:sz w:val="22"/>
                <w:szCs w:val="22"/>
                <w:lang w:eastAsia="en-US"/>
              </w:rPr>
              <w:t>Works</w:t>
            </w:r>
          </w:p>
        </w:tc>
        <w:tc>
          <w:tcPr>
            <w:tcW w:w="5367" w:type="dxa"/>
            <w:shd w:val="clear" w:color="auto" w:fill="auto"/>
          </w:tcPr>
          <w:p w14:paraId="3ADDF29E" w14:textId="21FD7CE2" w:rsidR="006E17EC" w:rsidRPr="00B156A0" w:rsidRDefault="00B156A0" w:rsidP="005B38E4">
            <w:pPr>
              <w:pStyle w:val="TableContents"/>
              <w:numPr>
                <w:ilvl w:val="0"/>
                <w:numId w:val="3"/>
              </w:numPr>
              <w:rPr>
                <w:rFonts w:asciiTheme="minorHAnsi" w:hAnsiTheme="minorHAnsi"/>
                <w:sz w:val="22"/>
                <w:szCs w:val="22"/>
              </w:rPr>
            </w:pPr>
            <w:r w:rsidRPr="00B156A0">
              <w:rPr>
                <w:rFonts w:asciiTheme="minorHAnsi" w:hAnsiTheme="minorHAnsi"/>
                <w:sz w:val="22"/>
                <w:szCs w:val="22"/>
              </w:rPr>
              <w:t>At least 2 references to confirm the company has previously involved in project works for construction of seawalls and other facilities</w:t>
            </w:r>
          </w:p>
        </w:tc>
        <w:tc>
          <w:tcPr>
            <w:tcW w:w="1360" w:type="dxa"/>
            <w:shd w:val="clear" w:color="auto" w:fill="auto"/>
            <w:vAlign w:val="center"/>
          </w:tcPr>
          <w:p w14:paraId="6FB170A3" w14:textId="1C789A5D"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B156A0" w:rsidRDefault="00AD3DBB" w:rsidP="006E17EC">
            <w:pPr>
              <w:pStyle w:val="TableContents"/>
              <w:rPr>
                <w:rFonts w:asciiTheme="minorHAnsi" w:hAnsiTheme="minorHAnsi"/>
                <w:sz w:val="22"/>
                <w:szCs w:val="22"/>
                <w:lang w:eastAsia="en-US"/>
              </w:rPr>
            </w:pPr>
            <w:r w:rsidRPr="00B156A0">
              <w:rPr>
                <w:rFonts w:asciiTheme="minorHAnsi" w:hAnsiTheme="minorHAnsi"/>
                <w:sz w:val="22"/>
                <w:szCs w:val="22"/>
                <w:lang w:eastAsia="en-US"/>
              </w:rPr>
              <w:t>Delivery time</w:t>
            </w:r>
          </w:p>
        </w:tc>
        <w:tc>
          <w:tcPr>
            <w:tcW w:w="5367" w:type="dxa"/>
            <w:shd w:val="clear" w:color="auto" w:fill="auto"/>
          </w:tcPr>
          <w:p w14:paraId="175C30F4" w14:textId="77777777" w:rsidR="006E17EC" w:rsidRPr="00B156A0" w:rsidRDefault="00B156A0" w:rsidP="001D3BEC">
            <w:pPr>
              <w:pStyle w:val="TableContents"/>
              <w:numPr>
                <w:ilvl w:val="0"/>
                <w:numId w:val="4"/>
              </w:numPr>
              <w:rPr>
                <w:rFonts w:asciiTheme="minorHAnsi" w:hAnsiTheme="minorHAnsi"/>
                <w:sz w:val="22"/>
                <w:szCs w:val="22"/>
              </w:rPr>
            </w:pPr>
            <w:r w:rsidRPr="00B156A0">
              <w:rPr>
                <w:rFonts w:asciiTheme="minorHAnsi" w:hAnsiTheme="minorHAnsi"/>
                <w:sz w:val="22"/>
                <w:szCs w:val="22"/>
              </w:rPr>
              <w:t>Clear and understandable or realistic workplan</w:t>
            </w:r>
          </w:p>
          <w:p w14:paraId="4BA71FA2" w14:textId="71228338" w:rsidR="00B156A0" w:rsidRPr="00B156A0" w:rsidRDefault="00B156A0" w:rsidP="001D3BEC">
            <w:pPr>
              <w:pStyle w:val="TableContents"/>
              <w:numPr>
                <w:ilvl w:val="0"/>
                <w:numId w:val="4"/>
              </w:numPr>
              <w:rPr>
                <w:rFonts w:asciiTheme="minorHAnsi" w:hAnsiTheme="minorHAnsi"/>
                <w:sz w:val="22"/>
                <w:szCs w:val="22"/>
              </w:rPr>
            </w:pPr>
            <w:r w:rsidRPr="00B156A0">
              <w:rPr>
                <w:rFonts w:asciiTheme="minorHAnsi" w:hAnsiTheme="minorHAnsi"/>
                <w:sz w:val="22"/>
                <w:szCs w:val="22"/>
              </w:rPr>
              <w:t>Brief statement (at least half A4 page)</w:t>
            </w:r>
            <w:r w:rsidR="00B21E90">
              <w:rPr>
                <w:rFonts w:asciiTheme="minorHAnsi" w:hAnsiTheme="minorHAnsi"/>
                <w:sz w:val="22"/>
                <w:szCs w:val="22"/>
              </w:rPr>
              <w:t xml:space="preserve"> lists strengths to assure deadlines can be met in time</w:t>
            </w:r>
          </w:p>
        </w:tc>
        <w:tc>
          <w:tcPr>
            <w:tcW w:w="1360" w:type="dxa"/>
            <w:shd w:val="clear" w:color="auto" w:fill="auto"/>
            <w:vAlign w:val="center"/>
          </w:tcPr>
          <w:p w14:paraId="657554B4" w14:textId="089BED8C"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20</w:t>
            </w:r>
          </w:p>
        </w:tc>
      </w:tr>
      <w:tr w:rsidR="006E17EC" w:rsidRPr="00487A5C" w14:paraId="7395E14D" w14:textId="77777777" w:rsidTr="006E17EC">
        <w:trPr>
          <w:cantSplit/>
          <w:tblHeader/>
        </w:trPr>
        <w:tc>
          <w:tcPr>
            <w:tcW w:w="2430" w:type="dxa"/>
            <w:shd w:val="clear" w:color="auto" w:fill="auto"/>
            <w:vAlign w:val="center"/>
          </w:tcPr>
          <w:p w14:paraId="58A5C5B6" w14:textId="2589D67A" w:rsidR="006E17EC" w:rsidRPr="00B156A0" w:rsidRDefault="00B156A0" w:rsidP="006E17EC">
            <w:pPr>
              <w:pStyle w:val="TableContents"/>
              <w:rPr>
                <w:rFonts w:asciiTheme="minorHAnsi" w:hAnsiTheme="minorHAnsi"/>
                <w:sz w:val="22"/>
                <w:szCs w:val="22"/>
                <w:lang w:eastAsia="en-US"/>
              </w:rPr>
            </w:pPr>
            <w:r w:rsidRPr="00B156A0">
              <w:rPr>
                <w:rFonts w:asciiTheme="minorHAnsi" w:hAnsiTheme="minorHAnsi"/>
                <w:sz w:val="22"/>
                <w:szCs w:val="22"/>
                <w:lang w:eastAsia="en-US"/>
              </w:rPr>
              <w:t>Certification evidences proof</w:t>
            </w:r>
          </w:p>
        </w:tc>
        <w:tc>
          <w:tcPr>
            <w:tcW w:w="5367" w:type="dxa"/>
            <w:shd w:val="clear" w:color="auto" w:fill="auto"/>
          </w:tcPr>
          <w:p w14:paraId="7CA7B82C" w14:textId="5C239144" w:rsidR="00B156A0" w:rsidRPr="00B156A0" w:rsidRDefault="00B156A0" w:rsidP="00B156A0">
            <w:pPr>
              <w:pStyle w:val="TableContents"/>
              <w:numPr>
                <w:ilvl w:val="0"/>
                <w:numId w:val="5"/>
              </w:numPr>
              <w:rPr>
                <w:rFonts w:asciiTheme="minorHAnsi" w:hAnsiTheme="minorHAnsi"/>
                <w:sz w:val="22"/>
                <w:szCs w:val="22"/>
              </w:rPr>
            </w:pPr>
            <w:r w:rsidRPr="00B156A0">
              <w:rPr>
                <w:rFonts w:asciiTheme="minorHAnsi" w:hAnsiTheme="minorHAnsi"/>
                <w:sz w:val="22"/>
                <w:szCs w:val="22"/>
              </w:rPr>
              <w:t>Valid business and operational licenses</w:t>
            </w:r>
          </w:p>
          <w:p w14:paraId="5B88CF98" w14:textId="2A90D7A8" w:rsidR="00B156A0" w:rsidRPr="00B156A0" w:rsidRDefault="00B156A0" w:rsidP="00B156A0">
            <w:pPr>
              <w:pStyle w:val="TableContents"/>
              <w:numPr>
                <w:ilvl w:val="0"/>
                <w:numId w:val="5"/>
              </w:numPr>
              <w:rPr>
                <w:rFonts w:asciiTheme="minorHAnsi" w:hAnsiTheme="minorHAnsi"/>
                <w:sz w:val="22"/>
                <w:szCs w:val="22"/>
              </w:rPr>
            </w:pPr>
            <w:r w:rsidRPr="00B156A0">
              <w:rPr>
                <w:rFonts w:asciiTheme="minorHAnsi" w:hAnsiTheme="minorHAnsi"/>
                <w:sz w:val="22"/>
                <w:szCs w:val="22"/>
              </w:rPr>
              <w:t>Certificates or references of contractor and construction team are relevant</w:t>
            </w:r>
          </w:p>
          <w:p w14:paraId="23A8F695" w14:textId="556BD9A8" w:rsidR="00B156A0" w:rsidRPr="00B156A0" w:rsidRDefault="00B156A0" w:rsidP="00B156A0">
            <w:pPr>
              <w:pStyle w:val="TableContents"/>
              <w:numPr>
                <w:ilvl w:val="0"/>
                <w:numId w:val="5"/>
              </w:numPr>
              <w:rPr>
                <w:rFonts w:asciiTheme="minorHAnsi" w:hAnsiTheme="minorHAnsi"/>
                <w:sz w:val="22"/>
                <w:szCs w:val="22"/>
              </w:rPr>
            </w:pPr>
            <w:r w:rsidRPr="00B156A0">
              <w:rPr>
                <w:rFonts w:asciiTheme="minorHAnsi" w:hAnsiTheme="minorHAnsi"/>
                <w:sz w:val="22"/>
                <w:szCs w:val="22"/>
              </w:rPr>
              <w:t>Photos of previous seawalls made or other completed project buildings/facilities</w:t>
            </w:r>
          </w:p>
        </w:tc>
        <w:tc>
          <w:tcPr>
            <w:tcW w:w="1360" w:type="dxa"/>
            <w:shd w:val="clear" w:color="auto" w:fill="auto"/>
            <w:vAlign w:val="center"/>
          </w:tcPr>
          <w:p w14:paraId="240875A4" w14:textId="31DF0196"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30</w:t>
            </w:r>
          </w:p>
        </w:tc>
      </w:tr>
      <w:tr w:rsidR="006E17EC" w:rsidRPr="00487A5C" w14:paraId="59453870" w14:textId="77777777" w:rsidTr="006E17EC">
        <w:trPr>
          <w:cantSplit/>
          <w:tblHeader/>
        </w:trPr>
        <w:tc>
          <w:tcPr>
            <w:tcW w:w="2430" w:type="dxa"/>
            <w:shd w:val="clear" w:color="auto" w:fill="auto"/>
            <w:vAlign w:val="center"/>
          </w:tcPr>
          <w:p w14:paraId="57F1472D" w14:textId="41A82CF6" w:rsidR="006E17EC" w:rsidRPr="00B156A0" w:rsidRDefault="00B21E9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Specification of works</w:t>
            </w:r>
          </w:p>
        </w:tc>
        <w:tc>
          <w:tcPr>
            <w:tcW w:w="5367" w:type="dxa"/>
            <w:shd w:val="clear" w:color="auto" w:fill="auto"/>
          </w:tcPr>
          <w:p w14:paraId="375ED5B7" w14:textId="116CFEF5" w:rsidR="00B21E90" w:rsidRPr="00B21E90" w:rsidRDefault="00B21E90" w:rsidP="00B21E90">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Tentative breakdown of works as per specifications</w:t>
            </w:r>
          </w:p>
        </w:tc>
        <w:tc>
          <w:tcPr>
            <w:tcW w:w="1360" w:type="dxa"/>
            <w:shd w:val="clear" w:color="auto" w:fill="auto"/>
            <w:vAlign w:val="center"/>
          </w:tcPr>
          <w:p w14:paraId="4C399CE7" w14:textId="1C8D1D70" w:rsidR="006E17EC" w:rsidRPr="00B156A0" w:rsidRDefault="00B156A0" w:rsidP="006E17EC">
            <w:pPr>
              <w:pStyle w:val="TableContents"/>
              <w:jc w:val="center"/>
              <w:rPr>
                <w:rFonts w:asciiTheme="minorHAnsi" w:hAnsiTheme="minorHAnsi"/>
                <w:sz w:val="22"/>
                <w:szCs w:val="22"/>
                <w:lang w:eastAsia="en-US"/>
              </w:rPr>
            </w:pPr>
            <w:r w:rsidRPr="00B156A0">
              <w:rPr>
                <w:rFonts w:asciiTheme="minorHAnsi" w:hAnsiTheme="minorHAnsi"/>
                <w:sz w:val="22"/>
                <w:szCs w:val="22"/>
                <w:lang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2C2EA8D9"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lastRenderedPageBreak/>
        <w:t>E = (ts * tw) + (</w:t>
      </w:r>
      <w:ins w:id="15" w:author="Sven Erik" w:date="2020-08-26T15:47:00Z">
        <w:r w:rsidR="00726DFC">
          <w:rPr>
            <w:rFonts w:ascii="Calibri" w:hAnsi="Calibri"/>
            <w:b/>
            <w:lang w:val="en-GB"/>
          </w:rPr>
          <w:t>(</w:t>
        </w:r>
      </w:ins>
      <w:r w:rsidR="003F2DD0">
        <w:rPr>
          <w:rFonts w:ascii="Calibri" w:hAnsi="Calibri"/>
          <w:b/>
          <w:lang w:val="en-GB"/>
        </w:rPr>
        <w:t>l</w:t>
      </w:r>
      <w:r w:rsidRPr="00487A5C">
        <w:rPr>
          <w:rFonts w:ascii="Calibri" w:hAnsi="Calibri"/>
          <w:b/>
          <w:lang w:val="en-GB"/>
        </w:rPr>
        <w:t xml:space="preserve">c / </w:t>
      </w:r>
      <w:r w:rsidR="003F2DD0">
        <w:rPr>
          <w:rFonts w:ascii="Calibri" w:hAnsi="Calibri"/>
          <w:b/>
          <w:lang w:val="en-GB"/>
        </w:rPr>
        <w:t>t</w:t>
      </w:r>
      <w:r w:rsidRPr="00487A5C">
        <w:rPr>
          <w:rFonts w:ascii="Calibri" w:hAnsi="Calibri"/>
          <w:b/>
          <w:lang w:val="en-GB"/>
        </w:rPr>
        <w:t>c</w:t>
      </w:r>
      <w:ins w:id="16"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ins w:id="19"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D4556" w14:textId="77777777" w:rsidR="006F15E8" w:rsidRDefault="006F15E8">
      <w:r>
        <w:separator/>
      </w:r>
    </w:p>
  </w:endnote>
  <w:endnote w:type="continuationSeparator" w:id="0">
    <w:p w14:paraId="0F2E0950" w14:textId="77777777" w:rsidR="006F15E8" w:rsidRDefault="006F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21E90" w:rsidRPr="00B21E9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21E90" w:rsidRPr="00B21E90">
      <w:rPr>
        <w:noProof/>
        <w:color w:val="17365D" w:themeColor="text2" w:themeShade="BF"/>
        <w:lang w:val="sv-SE"/>
      </w:rPr>
      <w:t>4</w:t>
    </w:r>
    <w:r>
      <w:rPr>
        <w:color w:val="17365D" w:themeColor="text2" w:themeShade="BF"/>
      </w:rPr>
      <w:fldChar w:fldCharType="end"/>
    </w:r>
  </w:p>
  <w:p w14:paraId="213B5D63" w14:textId="2E2D9859" w:rsidR="00D15CF2" w:rsidRDefault="004878F3" w:rsidP="004878F3">
    <w:pPr>
      <w:pStyle w:val="Footer"/>
    </w:pPr>
    <w:r>
      <w:fldChar w:fldCharType="begin"/>
    </w:r>
    <w:r>
      <w:instrText xml:space="preserve"> DATE \@ "yyyy-MM-dd" </w:instrText>
    </w:r>
    <w:r>
      <w:fldChar w:fldCharType="separate"/>
    </w:r>
    <w:r w:rsidR="003F2DD0">
      <w:rPr>
        <w:noProof/>
      </w:rPr>
      <w:t>2023-03-09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7624" w14:textId="77777777" w:rsidR="006F15E8" w:rsidRDefault="006F15E8">
      <w:r>
        <w:separator/>
      </w:r>
    </w:p>
  </w:footnote>
  <w:footnote w:type="continuationSeparator" w:id="0">
    <w:p w14:paraId="2C771D23" w14:textId="77777777" w:rsidR="006F15E8" w:rsidRDefault="006F1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EACD19C"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05327286">
    <w:abstractNumId w:val="2"/>
  </w:num>
  <w:num w:numId="2" w16cid:durableId="1990164401">
    <w:abstractNumId w:val="7"/>
  </w:num>
  <w:num w:numId="3" w16cid:durableId="1238785872">
    <w:abstractNumId w:val="6"/>
  </w:num>
  <w:num w:numId="4" w16cid:durableId="30959935">
    <w:abstractNumId w:val="5"/>
  </w:num>
  <w:num w:numId="5" w16cid:durableId="1365058431">
    <w:abstractNumId w:val="0"/>
  </w:num>
  <w:num w:numId="6" w16cid:durableId="2101676590">
    <w:abstractNumId w:val="4"/>
  </w:num>
  <w:num w:numId="7" w16cid:durableId="1475416681">
    <w:abstractNumId w:val="1"/>
  </w:num>
  <w:num w:numId="8" w16cid:durableId="1967079292">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0F3C"/>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3A"/>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DD0"/>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5E8"/>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56A0"/>
    <w:rsid w:val="00B16819"/>
    <w:rsid w:val="00B17CB5"/>
    <w:rsid w:val="00B21E90"/>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254"/>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677DBB-5531-4DC0-9FCF-E33E5173B50A}">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725</Words>
  <Characters>4135</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2016-10-18T02:57:00Z</cp:lastPrinted>
  <dcterms:created xsi:type="dcterms:W3CDTF">2023-03-06T12:14:00Z</dcterms:created>
  <dcterms:modified xsi:type="dcterms:W3CDTF">2023-03-09T05:12:00Z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